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2A7A0" w14:textId="1BE18F27" w:rsidR="00A03DA1" w:rsidRDefault="009A47D3">
      <w:del w:id="0" w:author="Miklos Vajna" w:date="2026-01-22T09:45:00Z" w16du:dateUtc="2026-01-22T08:45:00Z">
        <w:r>
          <w:delText xml:space="preserve">Aaa </w:delText>
        </w:r>
        <w:commentRangeStart w:id="1"/>
        <w:r>
          <w:delText>bbb</w:delText>
        </w:r>
        <w:commentRangeEnd w:id="1"/>
        <w:r>
          <w:rPr>
            <w:rStyle w:val="CommentReference"/>
            <w:sz w:val="24"/>
            <w:szCs w:val="24"/>
          </w:rPr>
          <w:commentReference w:id="1"/>
        </w:r>
        <w:r>
          <w:delText xml:space="preserve"> ccc</w:delText>
        </w:r>
      </w:del>
    </w:p>
    <w:sectPr w:rsidR="00A03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iklos Vajna" w:date="2026-01-22T09:45:00Z" w:initials="MV">
    <w:p w14:paraId="779A54CC" w14:textId="77777777" w:rsidR="009A47D3" w:rsidRDefault="009A47D3" w:rsidP="009A47D3">
      <w:pPr>
        <w:pStyle w:val="CommentText"/>
      </w:pPr>
      <w:r>
        <w:rPr>
          <w:rStyle w:val="CommentReference"/>
        </w:rPr>
        <w:annotationRef/>
      </w:r>
      <w:r>
        <w:t>x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79A54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D639B6" w16cex:dateUtc="2026-01-22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79A54CC" w16cid:durableId="31D639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35"/>
    <w:rsid w:val="002D0A35"/>
    <w:rsid w:val="006B184C"/>
    <w:rsid w:val="009A47D3"/>
    <w:rsid w:val="00A03DA1"/>
    <w:rsid w:val="00E7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F630D"/>
  <w15:chartTrackingRefBased/>
  <w15:docId w15:val="{7DD478DF-39A7-4AFC-9130-FFD5DBC8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0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0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0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0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0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0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0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0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0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0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A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0A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0A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0A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0A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0A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0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0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0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0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0A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0A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0A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0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0A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0A3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9A47D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A4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4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7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2026-01-22T08:45:00Z</dcterms:created>
  <dcterms:modified xsi:type="dcterms:W3CDTF">2026-01-22T08:45:00Z</dcterms:modified>
</cp:coreProperties>
</file>